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E574B" w14:textId="77777777" w:rsidR="00647D4F" w:rsidRPr="00E40B84" w:rsidRDefault="007B2489" w:rsidP="00E12996">
      <w:pPr>
        <w:jc w:val="center"/>
        <w:rPr>
          <w:rFonts w:ascii="Calibri" w:hAnsi="Calibri" w:cs="Arial"/>
          <w:b/>
          <w:noProof/>
          <w:color w:val="1F497D"/>
        </w:rPr>
      </w:pPr>
      <w:r>
        <w:rPr>
          <w:rFonts w:ascii="Arial" w:hAnsi="Arial" w:cs="Arial"/>
          <w:noProof/>
        </w:rPr>
        <w:pict w14:anchorId="06A894DC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32pt;margin-top:6.5pt;width:232.15pt;height:23.75pt;z-index:1" fillcolor="#0070c0" strokecolor="#4f81bd" strokeweight=".5pt">
            <v:textbox>
              <w:txbxContent>
                <w:p w14:paraId="1EDF3360" w14:textId="77777777" w:rsidR="00D42155" w:rsidRPr="00704326" w:rsidRDefault="00D42155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Групповое задание</w:t>
                  </w:r>
                </w:p>
              </w:txbxContent>
            </v:textbox>
          </v:shape>
        </w:pict>
      </w:r>
    </w:p>
    <w:p w14:paraId="4917C591" w14:textId="77777777" w:rsidR="00647D4F" w:rsidRPr="000174D7" w:rsidRDefault="00647D4F" w:rsidP="00E577A7">
      <w:pPr>
        <w:rPr>
          <w:rFonts w:ascii="Arial" w:hAnsi="Arial" w:cs="Arial"/>
          <w:u w:val="single"/>
        </w:rPr>
      </w:pPr>
    </w:p>
    <w:p w14:paraId="3003260A" w14:textId="77777777" w:rsidR="00647D4F" w:rsidRPr="000174D7" w:rsidRDefault="00647D4F" w:rsidP="00E577A7">
      <w:pPr>
        <w:jc w:val="both"/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2"/>
        <w:gridCol w:w="6528"/>
      </w:tblGrid>
      <w:tr w:rsidR="00647D4F" w:rsidRPr="000174D7" w14:paraId="17E3EF20" w14:textId="77777777" w:rsidTr="0075548F">
        <w:trPr>
          <w:trHeight w:val="665"/>
        </w:trPr>
        <w:tc>
          <w:tcPr>
            <w:tcW w:w="1800" w:type="dxa"/>
          </w:tcPr>
          <w:p w14:paraId="03D729B9" w14:textId="77777777" w:rsidR="00647D4F" w:rsidRPr="000174D7" w:rsidRDefault="00647D4F" w:rsidP="00E40B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8010" w:type="dxa"/>
          </w:tcPr>
          <w:p w14:paraId="54588BD7" w14:textId="77777777" w:rsidR="00D42155" w:rsidRDefault="00D42155" w:rsidP="00580294">
            <w:pPr>
              <w:tabs>
                <w:tab w:val="left" w:pos="720"/>
              </w:tabs>
              <w:rPr>
                <w:rFonts w:ascii="Arial" w:hAnsi="Arial"/>
              </w:rPr>
            </w:pPr>
          </w:p>
          <w:p w14:paraId="70685ABF" w14:textId="022EDDD9" w:rsidR="001F5F00" w:rsidRPr="000174D7" w:rsidRDefault="00693845" w:rsidP="00580294">
            <w:pPr>
              <w:tabs>
                <w:tab w:val="left" w:pos="720"/>
              </w:tabs>
              <w:rPr>
                <w:rFonts w:ascii="Arial" w:hAnsi="Arial" w:cs="Arial"/>
              </w:rPr>
            </w:pPr>
            <w:r w:rsidRPr="00693845">
              <w:rPr>
                <w:rFonts w:ascii="Arial" w:hAnsi="Arial"/>
              </w:rPr>
              <w:t>Ролевая игра</w:t>
            </w:r>
            <w:r w:rsidR="00A6234C">
              <w:rPr>
                <w:rFonts w:ascii="Arial" w:hAnsi="Arial"/>
              </w:rPr>
              <w:t xml:space="preserve"> </w:t>
            </w:r>
            <w:r w:rsidR="008B408B">
              <w:rPr>
                <w:rFonts w:ascii="Arial" w:hAnsi="Arial"/>
                <w:lang w:val="en-US"/>
              </w:rPr>
              <w:t>“</w:t>
            </w:r>
            <w:r w:rsidR="00A6234C" w:rsidRPr="00A6234C">
              <w:rPr>
                <w:rFonts w:ascii="Arial" w:hAnsi="Arial"/>
                <w:lang w:val="en-US"/>
              </w:rPr>
              <w:t>Power Walk</w:t>
            </w:r>
            <w:r w:rsidR="008B408B">
              <w:rPr>
                <w:rFonts w:ascii="Arial" w:hAnsi="Arial"/>
                <w:lang w:val="en-US"/>
              </w:rPr>
              <w:t>”</w:t>
            </w:r>
          </w:p>
          <w:p w14:paraId="6E6E4898" w14:textId="77777777" w:rsidR="00647D4F" w:rsidRPr="000174D7" w:rsidRDefault="00647D4F" w:rsidP="00580294">
            <w:pPr>
              <w:tabs>
                <w:tab w:val="left" w:pos="720"/>
              </w:tabs>
              <w:rPr>
                <w:rFonts w:ascii="Arial" w:hAnsi="Arial" w:cs="Arial"/>
              </w:rPr>
            </w:pPr>
          </w:p>
        </w:tc>
      </w:tr>
      <w:tr w:rsidR="00647D4F" w:rsidRPr="000174D7" w14:paraId="6BA3B7BB" w14:textId="77777777" w:rsidTr="0075548F">
        <w:tc>
          <w:tcPr>
            <w:tcW w:w="1800" w:type="dxa"/>
          </w:tcPr>
          <w:p w14:paraId="5F689407" w14:textId="77777777" w:rsidR="00647D4F" w:rsidRDefault="00647D4F" w:rsidP="00E40B84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640B7CFA" w14:textId="7C05F9DF" w:rsidR="00D42155" w:rsidRPr="000174D7" w:rsidRDefault="00D42155" w:rsidP="00E40B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03082C9A" w14:textId="6D8204EF" w:rsidR="00647D4F" w:rsidRPr="000174D7" w:rsidRDefault="001F5F00" w:rsidP="00580294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1 час</w:t>
            </w:r>
          </w:p>
        </w:tc>
      </w:tr>
      <w:tr w:rsidR="00647D4F" w:rsidRPr="000174D7" w14:paraId="63D84134" w14:textId="77777777" w:rsidTr="0075548F">
        <w:trPr>
          <w:trHeight w:val="435"/>
        </w:trPr>
        <w:tc>
          <w:tcPr>
            <w:tcW w:w="1800" w:type="dxa"/>
          </w:tcPr>
          <w:p w14:paraId="02CC6C16" w14:textId="77777777" w:rsidR="00647D4F" w:rsidRPr="000174D7" w:rsidRDefault="00647D4F" w:rsidP="00E40B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Требования к месту(ам) проведения занятия</w:t>
            </w:r>
          </w:p>
          <w:p w14:paraId="775B48CD" w14:textId="77777777" w:rsidR="00647D4F" w:rsidRPr="000174D7" w:rsidRDefault="00647D4F" w:rsidP="00E40B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0404E540" w14:textId="77777777" w:rsidR="001F5F00" w:rsidRPr="000174D7" w:rsidRDefault="003D739E" w:rsidP="00580294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Просторная площадка, предпочтительно на открытом воздухе, или большой зал</w:t>
            </w:r>
          </w:p>
          <w:p w14:paraId="4ADB8DB5" w14:textId="77777777" w:rsidR="00647D4F" w:rsidRPr="000174D7" w:rsidRDefault="00647D4F" w:rsidP="00580294">
            <w:pPr>
              <w:rPr>
                <w:rFonts w:ascii="Arial" w:hAnsi="Arial" w:cs="Arial"/>
              </w:rPr>
            </w:pPr>
          </w:p>
        </w:tc>
      </w:tr>
      <w:tr w:rsidR="00647D4F" w:rsidRPr="000174D7" w14:paraId="0BB4D1C0" w14:textId="77777777" w:rsidTr="00AE6618">
        <w:trPr>
          <w:trHeight w:val="683"/>
        </w:trPr>
        <w:tc>
          <w:tcPr>
            <w:tcW w:w="1800" w:type="dxa"/>
          </w:tcPr>
          <w:p w14:paraId="7A4A49AB" w14:textId="77777777" w:rsidR="00647D4F" w:rsidRPr="000174D7" w:rsidRDefault="00647D4F" w:rsidP="00E40B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0EF926E6" w14:textId="77777777" w:rsidR="00647D4F" w:rsidRPr="000174D7" w:rsidRDefault="00647D4F" w:rsidP="00E40B8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30043CDC" w14:textId="77777777" w:rsidR="00D42155" w:rsidRDefault="00D42155" w:rsidP="00580294">
            <w:pPr>
              <w:rPr>
                <w:rFonts w:ascii="Arial" w:hAnsi="Arial"/>
              </w:rPr>
            </w:pPr>
          </w:p>
          <w:p w14:paraId="0756101D" w14:textId="277EF09B" w:rsidR="00647D4F" w:rsidRPr="000174D7" w:rsidRDefault="001F5F00" w:rsidP="005802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Не требуется</w:t>
            </w:r>
          </w:p>
        </w:tc>
      </w:tr>
      <w:tr w:rsidR="00647D4F" w:rsidRPr="000174D7" w14:paraId="1339F3E2" w14:textId="77777777" w:rsidTr="00AE6618">
        <w:trPr>
          <w:trHeight w:val="683"/>
        </w:trPr>
        <w:tc>
          <w:tcPr>
            <w:tcW w:w="1800" w:type="dxa"/>
          </w:tcPr>
          <w:p w14:paraId="32DF627B" w14:textId="77777777" w:rsidR="00647D4F" w:rsidRPr="000174D7" w:rsidRDefault="00647D4F" w:rsidP="00E40B8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Дополнительная поддержка</w:t>
            </w:r>
          </w:p>
        </w:tc>
        <w:tc>
          <w:tcPr>
            <w:tcW w:w="8010" w:type="dxa"/>
          </w:tcPr>
          <w:p w14:paraId="2D9F9D76" w14:textId="77777777" w:rsidR="00D42155" w:rsidRDefault="00D42155" w:rsidP="00745A9E">
            <w:pPr>
              <w:rPr>
                <w:rFonts w:ascii="Arial" w:hAnsi="Arial"/>
              </w:rPr>
            </w:pPr>
          </w:p>
          <w:p w14:paraId="3ED1D735" w14:textId="4BE12161" w:rsidR="00647D4F" w:rsidRPr="000174D7" w:rsidRDefault="00580294" w:rsidP="00745A9E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Не требуется</w:t>
            </w:r>
          </w:p>
        </w:tc>
      </w:tr>
    </w:tbl>
    <w:p w14:paraId="314DE099" w14:textId="77777777" w:rsidR="00647D4F" w:rsidRPr="000174D7" w:rsidRDefault="00647D4F" w:rsidP="001B7CFB">
      <w:pPr>
        <w:rPr>
          <w:rFonts w:ascii="Arial" w:hAnsi="Arial" w:cs="Arial"/>
          <w:b/>
          <w:bCs/>
        </w:rPr>
      </w:pPr>
    </w:p>
    <w:p w14:paraId="13AE099A" w14:textId="77777777" w:rsidR="001F5F00" w:rsidRPr="000174D7" w:rsidRDefault="001F5F00" w:rsidP="001B7CFB">
      <w:pPr>
        <w:rPr>
          <w:rFonts w:ascii="Arial" w:hAnsi="Arial" w:cs="Arial"/>
          <w:b/>
          <w:bCs/>
        </w:rPr>
      </w:pPr>
    </w:p>
    <w:p w14:paraId="16B31F61" w14:textId="77777777" w:rsidR="001F5F00" w:rsidRPr="007B2489" w:rsidRDefault="001F5F00" w:rsidP="001B7CFB">
      <w:pPr>
        <w:rPr>
          <w:rFonts w:ascii="Arial" w:hAnsi="Arial" w:cs="Arial"/>
          <w:b/>
          <w:bCs/>
          <w:color w:val="1F497D"/>
          <w:u w:val="single"/>
        </w:rPr>
      </w:pPr>
      <w:r w:rsidRPr="007B2489">
        <w:rPr>
          <w:rFonts w:ascii="Arial" w:hAnsi="Arial"/>
          <w:b/>
          <w:color w:val="1F497D"/>
          <w:u w:val="single"/>
        </w:rPr>
        <w:t>Введение</w:t>
      </w:r>
    </w:p>
    <w:p w14:paraId="70C79C2F" w14:textId="77777777" w:rsidR="001F5F00" w:rsidRPr="000174D7" w:rsidRDefault="001F5F00" w:rsidP="001B7CFB">
      <w:pPr>
        <w:rPr>
          <w:rFonts w:ascii="Arial" w:hAnsi="Arial" w:cs="Arial"/>
          <w:bCs/>
        </w:rPr>
      </w:pPr>
    </w:p>
    <w:p w14:paraId="34BFB002" w14:textId="2E4161E9" w:rsidR="001F5F00" w:rsidRPr="000174D7" w:rsidRDefault="001F5F00" w:rsidP="001B7CFB">
      <w:pPr>
        <w:rPr>
          <w:rFonts w:ascii="Arial" w:hAnsi="Arial" w:cs="Arial"/>
          <w:bCs/>
        </w:rPr>
      </w:pPr>
      <w:r>
        <w:rPr>
          <w:rFonts w:ascii="Arial" w:hAnsi="Arial"/>
        </w:rPr>
        <w:t>Это упражнение состоит в имитаци</w:t>
      </w:r>
      <w:r w:rsidR="00693845">
        <w:rPr>
          <w:rFonts w:ascii="Arial" w:hAnsi="Arial"/>
        </w:rPr>
        <w:t>и</w:t>
      </w:r>
      <w:r>
        <w:rPr>
          <w:rFonts w:ascii="Arial" w:hAnsi="Arial"/>
        </w:rPr>
        <w:t xml:space="preserve"> динамики </w:t>
      </w:r>
      <w:r w:rsidR="00D42155">
        <w:rPr>
          <w:rFonts w:ascii="Arial" w:hAnsi="Arial"/>
        </w:rPr>
        <w:t>развития общины или общества. В</w:t>
      </w:r>
      <w:r>
        <w:rPr>
          <w:rFonts w:ascii="Arial" w:hAnsi="Arial"/>
        </w:rPr>
        <w:t xml:space="preserve">начале все </w:t>
      </w:r>
      <w:r w:rsidR="00693845">
        <w:rPr>
          <w:rFonts w:ascii="Arial" w:hAnsi="Arial"/>
        </w:rPr>
        <w:t xml:space="preserve">участники </w:t>
      </w:r>
      <w:r>
        <w:rPr>
          <w:rFonts w:ascii="Arial" w:hAnsi="Arial"/>
        </w:rPr>
        <w:t xml:space="preserve">находятся в равном положении, </w:t>
      </w:r>
      <w:r w:rsidR="00A6234C">
        <w:rPr>
          <w:rFonts w:ascii="Arial" w:hAnsi="Arial"/>
        </w:rPr>
        <w:t xml:space="preserve">то есть в одном ряду, </w:t>
      </w:r>
      <w:r>
        <w:rPr>
          <w:rFonts w:ascii="Arial" w:hAnsi="Arial"/>
        </w:rPr>
        <w:t xml:space="preserve">а в конце </w:t>
      </w:r>
      <w:r w:rsidR="00D42155">
        <w:rPr>
          <w:rFonts w:ascii="Arial" w:hAnsi="Arial"/>
        </w:rPr>
        <w:t xml:space="preserve">игры </w:t>
      </w:r>
      <w:r w:rsidR="00A6234C">
        <w:rPr>
          <w:rFonts w:ascii="Arial" w:hAnsi="Arial"/>
        </w:rPr>
        <w:t>положение</w:t>
      </w:r>
      <w:r w:rsidR="00D42155">
        <w:rPr>
          <w:rFonts w:ascii="Arial" w:hAnsi="Arial"/>
        </w:rPr>
        <w:t xml:space="preserve"> каждого</w:t>
      </w:r>
      <w:r>
        <w:rPr>
          <w:rFonts w:ascii="Arial" w:hAnsi="Arial"/>
        </w:rPr>
        <w:t xml:space="preserve"> </w:t>
      </w:r>
      <w:r w:rsidR="00D42155">
        <w:rPr>
          <w:rFonts w:ascii="Arial" w:hAnsi="Arial"/>
        </w:rPr>
        <w:t xml:space="preserve">из них </w:t>
      </w:r>
      <w:r>
        <w:rPr>
          <w:rFonts w:ascii="Arial" w:hAnsi="Arial"/>
        </w:rPr>
        <w:t>сильно меняется. После упражнения проводится обсуждение, в ходе которого участникам предоставляется возможность обменяться мнениями по поводу различий, которые существуют между инвалидами и лицами без инвалидности, а</w:t>
      </w:r>
      <w:r w:rsidR="00D42155">
        <w:rPr>
          <w:rFonts w:ascii="Arial" w:hAnsi="Arial"/>
        </w:rPr>
        <w:t xml:space="preserve"> также между людьми с разными</w:t>
      </w:r>
      <w:r>
        <w:rPr>
          <w:rFonts w:ascii="Arial" w:hAnsi="Arial"/>
        </w:rPr>
        <w:t xml:space="preserve"> нарушениями здоровья. Персонажи и вопросы должны быть адаптированы к специфике региона, где выполняется упражнение, чтобы сделать его как можно более актуальным.</w:t>
      </w:r>
    </w:p>
    <w:p w14:paraId="38D01D29" w14:textId="77777777" w:rsidR="001F5F00" w:rsidRPr="000174D7" w:rsidRDefault="001F5F00" w:rsidP="001B7CFB">
      <w:pPr>
        <w:rPr>
          <w:rFonts w:ascii="Arial" w:hAnsi="Arial" w:cs="Arial"/>
          <w:bCs/>
        </w:rPr>
      </w:pPr>
    </w:p>
    <w:p w14:paraId="22FB7EF8" w14:textId="5DA63332" w:rsidR="001F5F00" w:rsidRPr="000174D7" w:rsidRDefault="00AB26AF" w:rsidP="003D739E">
      <w:pPr>
        <w:rPr>
          <w:rFonts w:ascii="Arial" w:hAnsi="Arial" w:cs="Arial"/>
          <w:bCs/>
        </w:rPr>
      </w:pPr>
      <w:r>
        <w:rPr>
          <w:rFonts w:ascii="Arial" w:hAnsi="Arial"/>
        </w:rPr>
        <w:t>Желательно</w:t>
      </w:r>
      <w:r w:rsidR="001F5F00">
        <w:rPr>
          <w:rFonts w:ascii="Arial" w:hAnsi="Arial"/>
        </w:rPr>
        <w:t xml:space="preserve"> для этого упражнения выделить один час, чтобы было достаточно времени для обстоятельного обмена мнениями и обсуждения результатов. Возникшие вопросы получат разъяснения, что в дальнейшем поможет во время компьютерной слайд-презентации, когда будут рассматриваться довольно сложные концепции дискриминации и равенства. </w:t>
      </w:r>
    </w:p>
    <w:p w14:paraId="2542B81A" w14:textId="77777777" w:rsidR="001F5F00" w:rsidRPr="000174D7" w:rsidRDefault="001F5F00" w:rsidP="001F5F00">
      <w:pPr>
        <w:ind w:firstLine="720"/>
        <w:rPr>
          <w:rFonts w:ascii="Arial" w:hAnsi="Arial" w:cs="Arial"/>
          <w:bCs/>
        </w:rPr>
      </w:pPr>
      <w:r>
        <w:tab/>
      </w:r>
    </w:p>
    <w:p w14:paraId="0B9D8647" w14:textId="05F36D3A" w:rsidR="001F5F00" w:rsidRPr="000174D7" w:rsidRDefault="001F5F00" w:rsidP="003D739E">
      <w:pPr>
        <w:rPr>
          <w:rFonts w:ascii="Arial" w:hAnsi="Arial" w:cs="Arial"/>
          <w:bCs/>
        </w:rPr>
      </w:pPr>
      <w:r>
        <w:rPr>
          <w:rFonts w:ascii="Arial" w:hAnsi="Arial"/>
        </w:rPr>
        <w:t xml:space="preserve">Вывести всех участников на открытый воздух (если помещение недостаточно просторное) и каждому вручить листок бумаги, на котором обозначена его/ее роль члена типичной общины. Количество персонажей должно соответствовать числу участников, </w:t>
      </w:r>
      <w:r w:rsidR="00AB26AF">
        <w:rPr>
          <w:rFonts w:ascii="Arial" w:hAnsi="Arial"/>
        </w:rPr>
        <w:t>задействованных в упражнении.</w:t>
      </w:r>
      <w:r>
        <w:rPr>
          <w:rFonts w:ascii="Arial" w:hAnsi="Arial"/>
        </w:rPr>
        <w:t xml:space="preserve"> </w:t>
      </w:r>
      <w:r w:rsidR="00AB26AF">
        <w:rPr>
          <w:rFonts w:ascii="Arial" w:hAnsi="Arial"/>
        </w:rPr>
        <w:t>Кроме того,</w:t>
      </w:r>
      <w:r>
        <w:rPr>
          <w:rFonts w:ascii="Arial" w:hAnsi="Arial"/>
        </w:rPr>
        <w:t xml:space="preserve"> необходимо</w:t>
      </w:r>
      <w:r w:rsidR="00AB26AF">
        <w:rPr>
          <w:rFonts w:ascii="Arial" w:hAnsi="Arial"/>
        </w:rPr>
        <w:t xml:space="preserve"> обеспечить</w:t>
      </w:r>
      <w:r>
        <w:rPr>
          <w:rFonts w:ascii="Arial" w:hAnsi="Arial"/>
        </w:rPr>
        <w:t xml:space="preserve"> соответствующее распределение по гендерному признаку и по видам инвалидности.</w:t>
      </w:r>
    </w:p>
    <w:p w14:paraId="35351A8D" w14:textId="77777777" w:rsidR="001F5F00" w:rsidRPr="000174D7" w:rsidRDefault="001F5F00" w:rsidP="001B7CFB">
      <w:pPr>
        <w:rPr>
          <w:rFonts w:ascii="Arial" w:hAnsi="Arial" w:cs="Arial"/>
          <w:bCs/>
        </w:rPr>
      </w:pPr>
    </w:p>
    <w:p w14:paraId="51485502" w14:textId="77777777" w:rsidR="001F5F00" w:rsidRPr="007B2489" w:rsidRDefault="00086ED3" w:rsidP="001B7CFB">
      <w:pPr>
        <w:rPr>
          <w:rFonts w:ascii="Arial" w:hAnsi="Arial" w:cs="Arial"/>
          <w:b/>
          <w:bCs/>
          <w:color w:val="1F497D"/>
          <w:u w:val="single"/>
        </w:rPr>
      </w:pPr>
      <w:r w:rsidRPr="007B2489">
        <w:rPr>
          <w:rFonts w:ascii="Arial" w:hAnsi="Arial"/>
          <w:b/>
          <w:color w:val="1F497D"/>
          <w:u w:val="single"/>
        </w:rPr>
        <w:t>Персонажи</w:t>
      </w:r>
    </w:p>
    <w:p w14:paraId="5EF219FF" w14:textId="77777777" w:rsidR="001F5F00" w:rsidRPr="000174D7" w:rsidRDefault="001F5F00" w:rsidP="001B7CFB">
      <w:pPr>
        <w:rPr>
          <w:rFonts w:ascii="Arial" w:hAnsi="Arial" w:cs="Arial"/>
          <w:b/>
          <w:bCs/>
        </w:rPr>
      </w:pPr>
    </w:p>
    <w:p w14:paraId="08DC378A" w14:textId="1A9BA5E8" w:rsidR="00086ED3" w:rsidRPr="000174D7" w:rsidRDefault="00086ED3" w:rsidP="001B7CFB">
      <w:pPr>
        <w:rPr>
          <w:rFonts w:ascii="Arial" w:hAnsi="Arial" w:cs="Arial"/>
          <w:bCs/>
        </w:rPr>
      </w:pPr>
      <w:r>
        <w:rPr>
          <w:rFonts w:ascii="Arial" w:hAnsi="Arial"/>
          <w:i/>
        </w:rPr>
        <w:t>Персонажи должны быть подобраны в привязке к стране или региону, где проходит учебный курс.</w:t>
      </w:r>
      <w:r>
        <w:rPr>
          <w:rFonts w:ascii="Arial" w:hAnsi="Arial"/>
        </w:rPr>
        <w:t xml:space="preserve"> Перед началом занятия фасилитатор может, при желании, кратко обсудить с группой ситуацию в стране, чтобы все участники имели одинаковое представление об уровне ее развития и проблемах, с которыми сталкиваются </w:t>
      </w:r>
      <w:ins w:id="0" w:author="Janina Arsenjeva" w:date="2015-09-30T15:52:00Z">
        <w:r w:rsidR="001E3C77">
          <w:rPr>
            <w:rFonts w:ascii="Arial" w:hAnsi="Arial"/>
          </w:rPr>
          <w:t>люди с инвалидностью</w:t>
        </w:r>
      </w:ins>
      <w:del w:id="1" w:author="Janina Arsenjeva" w:date="2015-09-30T15:52:00Z">
        <w:r w:rsidDel="001E3C77">
          <w:rPr>
            <w:rFonts w:ascii="Arial" w:hAnsi="Arial"/>
          </w:rPr>
          <w:delText>инвалиды</w:delText>
        </w:r>
      </w:del>
      <w:r>
        <w:rPr>
          <w:rFonts w:ascii="Arial" w:hAnsi="Arial"/>
        </w:rPr>
        <w:t xml:space="preserve">. Если ваш семинар </w:t>
      </w:r>
      <w:r w:rsidR="00AB26AF">
        <w:rPr>
          <w:rFonts w:ascii="Arial" w:hAnsi="Arial"/>
        </w:rPr>
        <w:t xml:space="preserve">- </w:t>
      </w:r>
      <w:r>
        <w:rPr>
          <w:rFonts w:ascii="Arial" w:hAnsi="Arial"/>
        </w:rPr>
        <w:t>международное мероприятие (с участниками из разных регионов), то фасилитатор должен сам выбрать регион, чтобы создать необходимый контекст для упражнения.</w:t>
      </w:r>
    </w:p>
    <w:p w14:paraId="034B4BD4" w14:textId="77777777" w:rsidR="00A342DF" w:rsidRPr="000174D7" w:rsidRDefault="00A342DF" w:rsidP="001B7CFB">
      <w:pPr>
        <w:rPr>
          <w:rFonts w:ascii="Arial" w:hAnsi="Arial" w:cs="Arial"/>
          <w:bCs/>
        </w:rPr>
      </w:pPr>
    </w:p>
    <w:p w14:paraId="7AA8BB4F" w14:textId="021D81D6" w:rsidR="00A342DF" w:rsidRPr="000174D7" w:rsidRDefault="00A342DF" w:rsidP="001B7CFB">
      <w:pPr>
        <w:rPr>
          <w:rFonts w:ascii="Arial" w:hAnsi="Arial" w:cs="Arial"/>
          <w:bCs/>
        </w:rPr>
      </w:pPr>
      <w:r>
        <w:rPr>
          <w:rFonts w:ascii="Arial" w:hAnsi="Arial"/>
        </w:rPr>
        <w:lastRenderedPageBreak/>
        <w:t xml:space="preserve">Некоторые из вопросов, возможно, следует формулировать с учетом возраста: например, утверждение: "Я могу голосовать без посторонней помощи" можно изменить таким образом: "Я </w:t>
      </w:r>
      <w:r w:rsidR="00AB26AF">
        <w:rPr>
          <w:rFonts w:ascii="Arial" w:hAnsi="Arial"/>
        </w:rPr>
        <w:t xml:space="preserve">в будущем </w:t>
      </w:r>
      <w:r w:rsidR="00AE4267">
        <w:rPr>
          <w:rFonts w:ascii="Arial" w:hAnsi="Arial"/>
        </w:rPr>
        <w:t>смогу</w:t>
      </w:r>
      <w:r>
        <w:rPr>
          <w:rFonts w:ascii="Arial" w:hAnsi="Arial"/>
        </w:rPr>
        <w:t xml:space="preserve"> голосовать без посторонней помощи".</w:t>
      </w:r>
    </w:p>
    <w:p w14:paraId="3626C7DA" w14:textId="77777777" w:rsidR="00086ED3" w:rsidRPr="000174D7" w:rsidRDefault="00086ED3" w:rsidP="001B7CFB">
      <w:pPr>
        <w:rPr>
          <w:rFonts w:ascii="Arial" w:hAnsi="Arial" w:cs="Arial"/>
          <w:bCs/>
        </w:rPr>
      </w:pPr>
    </w:p>
    <w:p w14:paraId="08CDD43C" w14:textId="3BE8BFA1" w:rsidR="00086ED3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Мужчина, лидер общины, 62 года</w:t>
      </w:r>
      <w:r w:rsidR="00AE4267">
        <w:rPr>
          <w:rFonts w:ascii="Arial" w:hAnsi="Arial"/>
        </w:rPr>
        <w:t>.</w:t>
      </w:r>
    </w:p>
    <w:p w14:paraId="5B53B3B3" w14:textId="6B0C66C4" w:rsidR="000B5569" w:rsidRPr="000174D7" w:rsidRDefault="00B66836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Мужчина, слепой, 65 лет, с самостоятельным доходом</w:t>
      </w:r>
      <w:r w:rsidR="00AE4267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3521B2D1" w14:textId="55CF60E4" w:rsidR="000B5569" w:rsidRPr="000174D7" w:rsidRDefault="00115E8B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Женщина-предприниматель, 32 года</w:t>
      </w:r>
      <w:r w:rsidR="00AE4267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68D5DF21" w14:textId="0FC4F60E" w:rsidR="000B5569" w:rsidRPr="000174D7" w:rsidRDefault="00200150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Мужчина, 72 года, в инвалидной коляске, получает поддержку</w:t>
      </w:r>
      <w:r w:rsidR="00AE4267">
        <w:rPr>
          <w:rFonts w:ascii="Arial" w:hAnsi="Arial"/>
        </w:rPr>
        <w:t>.</w:t>
      </w:r>
    </w:p>
    <w:p w14:paraId="6FDDE1B5" w14:textId="122027CB" w:rsidR="00200150" w:rsidRPr="003D739E" w:rsidRDefault="00200150" w:rsidP="003D739E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Женщина, 30 лет, глухая, не получает никакой поддержки и не имеет никаких доходов</w:t>
      </w:r>
      <w:r w:rsidR="00AE4267">
        <w:rPr>
          <w:rFonts w:ascii="Arial" w:hAnsi="Arial"/>
        </w:rPr>
        <w:t>.</w:t>
      </w:r>
    </w:p>
    <w:p w14:paraId="2E28CC19" w14:textId="35F23C93"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Мужчина, 25 лет, с психосоциальными </w:t>
      </w:r>
      <w:del w:id="2" w:author="Janina Arsenjeva" w:date="2015-09-30T15:52:00Z">
        <w:r w:rsidDel="001E3C77">
          <w:rPr>
            <w:rFonts w:ascii="Arial" w:hAnsi="Arial"/>
          </w:rPr>
          <w:delText>отклонениями</w:delText>
        </w:r>
      </w:del>
      <w:ins w:id="3" w:author="Janina Arsenjeva" w:date="2015-09-30T15:52:00Z">
        <w:r w:rsidR="001E3C77">
          <w:rPr>
            <w:rFonts w:ascii="Arial" w:hAnsi="Arial"/>
          </w:rPr>
          <w:t>расстройствами</w:t>
        </w:r>
      </w:ins>
      <w:r>
        <w:rPr>
          <w:rFonts w:ascii="Arial" w:hAnsi="Arial"/>
        </w:rPr>
        <w:t>, содержится в спецучреждении</w:t>
      </w:r>
      <w:r w:rsidR="00AE4267">
        <w:rPr>
          <w:rFonts w:ascii="Arial" w:hAnsi="Arial"/>
        </w:rPr>
        <w:t>.</w:t>
      </w:r>
    </w:p>
    <w:p w14:paraId="6E2AB1EC" w14:textId="71C4F9FB"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Женщина, безработная, 40 лет, ухаживает за своим сыном в инвалидной коляске</w:t>
      </w:r>
      <w:r w:rsidR="00AE4267">
        <w:rPr>
          <w:rFonts w:ascii="Arial" w:hAnsi="Arial"/>
        </w:rPr>
        <w:t>.</w:t>
      </w:r>
    </w:p>
    <w:p w14:paraId="76F89894" w14:textId="2CB6F8E9"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Мужчина, 25 лет, безработный, с синдромом Дауна и ВИЧ-инфицированный</w:t>
      </w:r>
      <w:r w:rsidR="00AE4267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3A024AB2" w14:textId="0277DDB0" w:rsidR="000B5569" w:rsidRPr="000174D7" w:rsidRDefault="000B5569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Девушка с аутизмом, живет в бедной деревне</w:t>
      </w:r>
      <w:r w:rsidR="00AE4267">
        <w:rPr>
          <w:rFonts w:ascii="Arial" w:hAnsi="Arial"/>
        </w:rPr>
        <w:t>.</w:t>
      </w:r>
    </w:p>
    <w:p w14:paraId="04F85BEB" w14:textId="4B8050A6" w:rsidR="000B5569" w:rsidRPr="000174D7" w:rsidRDefault="00FC4BE7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Безработный мужчина, 30 лет</w:t>
      </w:r>
      <w:r w:rsidR="00AE4267">
        <w:rPr>
          <w:rFonts w:ascii="Arial" w:hAnsi="Arial"/>
        </w:rPr>
        <w:t>.</w:t>
      </w:r>
    </w:p>
    <w:p w14:paraId="46EB0443" w14:textId="14A2D47D" w:rsidR="003313F4" w:rsidRPr="000174D7" w:rsidRDefault="003313F4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Мужчина, министр по социальным вопросам, 45 лет</w:t>
      </w:r>
      <w:r w:rsidR="00AE4267">
        <w:rPr>
          <w:rFonts w:ascii="Arial" w:hAnsi="Arial"/>
        </w:rPr>
        <w:t>.</w:t>
      </w:r>
    </w:p>
    <w:p w14:paraId="410F5987" w14:textId="45BE8445" w:rsidR="003313F4" w:rsidRPr="000174D7" w:rsidRDefault="003313F4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Мальчик, 12 лет, его родители имеют стабильный доход</w:t>
      </w:r>
      <w:r w:rsidR="00AE4267">
        <w:rPr>
          <w:rFonts w:ascii="Arial" w:hAnsi="Arial"/>
        </w:rPr>
        <w:t>.</w:t>
      </w:r>
    </w:p>
    <w:p w14:paraId="04EA6C0F" w14:textId="38E52222" w:rsidR="00DB76E9" w:rsidRPr="000174D7" w:rsidRDefault="00DB76E9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Женщина, 40 лет, руководитель международной НПО</w:t>
      </w:r>
      <w:r w:rsidR="00AE4267">
        <w:rPr>
          <w:rFonts w:ascii="Arial" w:hAnsi="Arial"/>
        </w:rPr>
        <w:t>.</w:t>
      </w:r>
    </w:p>
    <w:p w14:paraId="30403106" w14:textId="2F7CB97D" w:rsidR="00A342DF" w:rsidRPr="000174D7" w:rsidRDefault="00A342DF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Девочка, нищенка, 12 лет, с физическими и психосоциальными </w:t>
      </w:r>
      <w:del w:id="4" w:author="Janina Arsenjeva" w:date="2015-09-30T15:53:00Z">
        <w:r w:rsidDel="001E3C77">
          <w:rPr>
            <w:rFonts w:ascii="Arial" w:hAnsi="Arial"/>
          </w:rPr>
          <w:delText>отклонениями</w:delText>
        </w:r>
      </w:del>
      <w:ins w:id="5" w:author="Janina Arsenjeva" w:date="2015-09-30T15:53:00Z">
        <w:r w:rsidR="001E3C77">
          <w:rPr>
            <w:rFonts w:ascii="Arial" w:hAnsi="Arial"/>
          </w:rPr>
          <w:t>инвалидностями</w:t>
        </w:r>
      </w:ins>
      <w:r w:rsidR="00AE4267">
        <w:rPr>
          <w:rFonts w:ascii="Arial" w:hAnsi="Arial"/>
        </w:rPr>
        <w:t>.</w:t>
      </w:r>
    </w:p>
    <w:p w14:paraId="29A58826" w14:textId="4EE88113" w:rsidR="00F0317A" w:rsidRPr="000174D7" w:rsidRDefault="00F0317A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Мужчина, 25 лет, выпускник университета</w:t>
      </w:r>
      <w:r w:rsidR="00AE4267">
        <w:rPr>
          <w:rFonts w:ascii="Arial" w:hAnsi="Arial"/>
        </w:rPr>
        <w:t>.</w:t>
      </w:r>
    </w:p>
    <w:p w14:paraId="4E64F2E5" w14:textId="48AC9CA1" w:rsidR="00F0317A" w:rsidRPr="000174D7" w:rsidRDefault="00F0317A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Женщина, 30 лет, выпускница университета, с физической инвалидностью</w:t>
      </w:r>
      <w:r w:rsidR="00AE4267">
        <w:rPr>
          <w:rFonts w:ascii="Arial" w:hAnsi="Arial"/>
        </w:rPr>
        <w:t>.</w:t>
      </w:r>
    </w:p>
    <w:p w14:paraId="11C713E9" w14:textId="2101A774" w:rsidR="000421D5" w:rsidRPr="000174D7" w:rsidRDefault="000421D5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Мужчина, 45 лет, парламентарий, слепой</w:t>
      </w:r>
      <w:r w:rsidR="00AE4267">
        <w:rPr>
          <w:rFonts w:ascii="Arial" w:hAnsi="Arial"/>
        </w:rPr>
        <w:t>.</w:t>
      </w:r>
    </w:p>
    <w:p w14:paraId="1D538785" w14:textId="5781D43F" w:rsidR="000421D5" w:rsidRPr="000174D7" w:rsidRDefault="000421D5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Юноша, ВИЧ-инфицированный</w:t>
      </w:r>
      <w:r w:rsidR="00AE4267">
        <w:rPr>
          <w:rFonts w:ascii="Arial" w:hAnsi="Arial"/>
        </w:rPr>
        <w:t>.</w:t>
      </w:r>
    </w:p>
    <w:p w14:paraId="2882C3CC" w14:textId="2AB85D30" w:rsidR="000421D5" w:rsidRPr="000174D7" w:rsidRDefault="0068247A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 xml:space="preserve">Женщина, 45 лет, </w:t>
      </w:r>
      <w:r w:rsidR="00AE4267">
        <w:rPr>
          <w:rFonts w:ascii="Arial" w:hAnsi="Arial"/>
        </w:rPr>
        <w:t>руководит малым</w:t>
      </w:r>
      <w:r>
        <w:rPr>
          <w:rFonts w:ascii="Arial" w:hAnsi="Arial"/>
        </w:rPr>
        <w:t xml:space="preserve"> предприятие</w:t>
      </w:r>
      <w:r w:rsidR="00AE4267">
        <w:rPr>
          <w:rFonts w:ascii="Arial" w:hAnsi="Arial"/>
        </w:rPr>
        <w:t>м.</w:t>
      </w:r>
    </w:p>
    <w:p w14:paraId="3B9E31B7" w14:textId="3BD733F9" w:rsidR="006B10DC" w:rsidRPr="000174D7" w:rsidRDefault="005648DE" w:rsidP="000B5569">
      <w:pPr>
        <w:numPr>
          <w:ilvl w:val="0"/>
          <w:numId w:val="15"/>
        </w:numPr>
        <w:rPr>
          <w:rFonts w:ascii="Arial" w:hAnsi="Arial" w:cs="Arial"/>
          <w:bCs/>
        </w:rPr>
      </w:pPr>
      <w:r>
        <w:rPr>
          <w:rFonts w:ascii="Arial" w:hAnsi="Arial"/>
        </w:rPr>
        <w:t>Вдова, 65 лет, с психосоциальным</w:t>
      </w:r>
      <w:ins w:id="6" w:author="Janina Arsenjeva" w:date="2015-09-30T15:53:00Z">
        <w:r w:rsidR="001E3C77">
          <w:rPr>
            <w:rFonts w:ascii="Arial" w:hAnsi="Arial"/>
          </w:rPr>
          <w:t xml:space="preserve"> расстройством</w:t>
        </w:r>
      </w:ins>
      <w:bookmarkStart w:id="7" w:name="_GoBack"/>
      <w:bookmarkEnd w:id="7"/>
      <w:del w:id="8" w:author="Janina Arsenjeva" w:date="2015-09-30T15:53:00Z">
        <w:r w:rsidDel="001E3C77">
          <w:rPr>
            <w:rFonts w:ascii="Arial" w:hAnsi="Arial"/>
          </w:rPr>
          <w:delText>и нарушениями</w:delText>
        </w:r>
      </w:del>
      <w:r>
        <w:rPr>
          <w:rFonts w:ascii="Arial" w:hAnsi="Arial"/>
        </w:rPr>
        <w:t>, без самостоятельного дохода</w:t>
      </w:r>
      <w:r w:rsidR="00AE4267">
        <w:rPr>
          <w:rFonts w:ascii="Arial" w:hAnsi="Arial"/>
        </w:rPr>
        <w:t>.</w:t>
      </w:r>
    </w:p>
    <w:p w14:paraId="3EE613B2" w14:textId="77777777" w:rsidR="001F5F00" w:rsidRPr="000174D7" w:rsidRDefault="001F5F00" w:rsidP="001B7CFB">
      <w:pPr>
        <w:rPr>
          <w:rFonts w:ascii="Arial" w:hAnsi="Arial" w:cs="Arial"/>
          <w:b/>
          <w:bCs/>
        </w:rPr>
      </w:pPr>
    </w:p>
    <w:p w14:paraId="1B8E61D1" w14:textId="77777777" w:rsidR="001F5F00" w:rsidRPr="007B2489" w:rsidRDefault="00A342DF" w:rsidP="001B7CFB">
      <w:pPr>
        <w:rPr>
          <w:rFonts w:ascii="Arial" w:hAnsi="Arial" w:cs="Arial"/>
          <w:b/>
          <w:bCs/>
          <w:color w:val="1F497D"/>
          <w:u w:val="single"/>
        </w:rPr>
      </w:pPr>
      <w:r w:rsidRPr="007B2489">
        <w:rPr>
          <w:rFonts w:ascii="Arial" w:hAnsi="Arial"/>
          <w:b/>
          <w:color w:val="1F497D"/>
          <w:u w:val="single"/>
        </w:rPr>
        <w:t>Утверждения</w:t>
      </w:r>
    </w:p>
    <w:p w14:paraId="404B53B6" w14:textId="77777777" w:rsidR="001F5F00" w:rsidRPr="000174D7" w:rsidRDefault="001F5F00" w:rsidP="001B7CFB">
      <w:pPr>
        <w:rPr>
          <w:rFonts w:ascii="Arial" w:hAnsi="Arial" w:cs="Arial"/>
          <w:b/>
          <w:bCs/>
        </w:rPr>
      </w:pPr>
    </w:p>
    <w:p w14:paraId="24D73D38" w14:textId="361F21DB" w:rsidR="00FC4BE7" w:rsidRPr="000174D7" w:rsidRDefault="00FC4BE7" w:rsidP="001B7CFB">
      <w:pPr>
        <w:rPr>
          <w:rFonts w:ascii="Arial" w:hAnsi="Arial" w:cs="Arial"/>
          <w:bCs/>
        </w:rPr>
      </w:pPr>
      <w:r>
        <w:rPr>
          <w:rFonts w:ascii="Arial" w:hAnsi="Arial"/>
        </w:rPr>
        <w:t>Сделайте шаг вперед, если вы считаете, что следующие утверждения относятся к вам. Сделайте шаг назад, если вы считаете, что</w:t>
      </w:r>
      <w:r w:rsidR="0032475D">
        <w:rPr>
          <w:rFonts w:ascii="Arial" w:hAnsi="Arial"/>
        </w:rPr>
        <w:t xml:space="preserve"> они вас не касаются</w:t>
      </w:r>
      <w:r>
        <w:rPr>
          <w:rFonts w:ascii="Arial" w:hAnsi="Arial"/>
        </w:rPr>
        <w:t>.</w:t>
      </w:r>
    </w:p>
    <w:p w14:paraId="7054477C" w14:textId="77777777" w:rsidR="00FC4BE7" w:rsidRPr="000174D7" w:rsidRDefault="00FC4BE7" w:rsidP="001B7CFB">
      <w:pPr>
        <w:rPr>
          <w:rFonts w:ascii="Arial" w:hAnsi="Arial" w:cs="Arial"/>
          <w:b/>
          <w:bCs/>
        </w:rPr>
      </w:pPr>
    </w:p>
    <w:p w14:paraId="6C475E73" w14:textId="748583CF" w:rsidR="00FC4BE7" w:rsidRPr="000174D7" w:rsidRDefault="00BB7CA8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могу свободно перемещаться по общине</w:t>
      </w:r>
      <w:r w:rsidR="00AE4267">
        <w:rPr>
          <w:rFonts w:ascii="Arial" w:hAnsi="Arial"/>
        </w:rPr>
        <w:t>.</w:t>
      </w:r>
    </w:p>
    <w:p w14:paraId="08FF4C1B" w14:textId="411E8C84" w:rsidR="00BB7CA8" w:rsidRPr="000174D7" w:rsidRDefault="00BB7CA8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могу покупать и продавать недвижимость самостоятельно</w:t>
      </w:r>
      <w:r w:rsidR="00AE4267">
        <w:rPr>
          <w:rFonts w:ascii="Arial" w:hAnsi="Arial"/>
        </w:rPr>
        <w:t>.</w:t>
      </w:r>
    </w:p>
    <w:p w14:paraId="451751B2" w14:textId="4C018895" w:rsidR="00BB7CA8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У меня есть доступ к системе общего образования</w:t>
      </w:r>
      <w:r w:rsidR="00AE4267">
        <w:rPr>
          <w:rFonts w:ascii="Arial" w:hAnsi="Arial"/>
        </w:rPr>
        <w:t>.</w:t>
      </w:r>
    </w:p>
    <w:p w14:paraId="2AA5E1BF" w14:textId="71E193CB" w:rsidR="003313F4" w:rsidRPr="000174D7" w:rsidRDefault="00DB76E9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могу голосовать без посторонней помощи</w:t>
      </w:r>
      <w:r w:rsidR="00AE4267">
        <w:rPr>
          <w:rFonts w:ascii="Arial" w:hAnsi="Arial"/>
        </w:rPr>
        <w:t>.</w:t>
      </w:r>
    </w:p>
    <w:p w14:paraId="38D22C30" w14:textId="75EFC083"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У меня есть доступ к системе микрокредитования</w:t>
      </w:r>
      <w:r w:rsidR="00AE4267">
        <w:rPr>
          <w:rFonts w:ascii="Arial" w:hAnsi="Arial"/>
        </w:rPr>
        <w:t>.</w:t>
      </w:r>
    </w:p>
    <w:p w14:paraId="71F5F212" w14:textId="09B965D8"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не опасаюсь насилия или сексуального надругательства</w:t>
      </w:r>
      <w:r w:rsidR="00AE4267">
        <w:rPr>
          <w:rFonts w:ascii="Arial" w:hAnsi="Arial"/>
        </w:rPr>
        <w:t>.</w:t>
      </w:r>
    </w:p>
    <w:p w14:paraId="03548511" w14:textId="2884B383" w:rsidR="003313F4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У меня есть доступ к недорогим процедурам медицинского лечения, которые я могу сам(а) выбирать</w:t>
      </w:r>
      <w:r w:rsidR="00AE4267">
        <w:rPr>
          <w:rFonts w:ascii="Arial" w:hAnsi="Arial"/>
        </w:rPr>
        <w:t>.</w:t>
      </w:r>
    </w:p>
    <w:p w14:paraId="5C819FA3" w14:textId="05E76A3B"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могу работать где угодно по своей квалификации</w:t>
      </w:r>
      <w:r w:rsidR="00AE4267">
        <w:rPr>
          <w:rFonts w:ascii="Arial" w:hAnsi="Arial"/>
        </w:rPr>
        <w:t>.</w:t>
      </w:r>
    </w:p>
    <w:p w14:paraId="73D60E79" w14:textId="19E31168" w:rsidR="003313F4" w:rsidRPr="000174D7" w:rsidRDefault="003313F4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Ко мне обращаются за консультациями по вопросам политики, представляющим интерес для общины</w:t>
      </w:r>
      <w:r w:rsidR="00AE4267">
        <w:rPr>
          <w:rFonts w:ascii="Arial" w:hAnsi="Arial"/>
        </w:rPr>
        <w:t>.</w:t>
      </w:r>
    </w:p>
    <w:p w14:paraId="75F63C21" w14:textId="371F908F" w:rsidR="00AA28D3" w:rsidRPr="000174D7" w:rsidRDefault="00AA28D3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У меня есть доступ к системе профессионального и непрерывного образования, в том числе я принимаю участие в семинарах</w:t>
      </w:r>
      <w:r w:rsidR="00AE4267">
        <w:rPr>
          <w:rFonts w:ascii="Arial" w:hAnsi="Arial"/>
        </w:rPr>
        <w:t>.</w:t>
      </w:r>
    </w:p>
    <w:p w14:paraId="026DA7B7" w14:textId="50F98641"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Мои права прописаны в законодательстве</w:t>
      </w:r>
      <w:r w:rsidR="00AE4267">
        <w:rPr>
          <w:rFonts w:ascii="Arial" w:hAnsi="Arial"/>
        </w:rPr>
        <w:t>.</w:t>
      </w:r>
    </w:p>
    <w:p w14:paraId="43C7D658" w14:textId="0FA05052" w:rsidR="006F1196" w:rsidRPr="000174D7" w:rsidRDefault="006F1196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не боюсь словесных оскорблений</w:t>
      </w:r>
      <w:r w:rsidR="00AE4267">
        <w:rPr>
          <w:rFonts w:ascii="Arial" w:hAnsi="Arial"/>
        </w:rPr>
        <w:t>.</w:t>
      </w:r>
    </w:p>
    <w:p w14:paraId="6476D705" w14:textId="14361210"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могу сама решать, иметь ли детей и сколько</w:t>
      </w:r>
      <w:r w:rsidR="00AE4267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3E23BE9F" w14:textId="795FB318"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могу выходить из дома самостоятельно</w:t>
      </w:r>
      <w:r w:rsidR="00AE4267">
        <w:rPr>
          <w:rFonts w:ascii="Arial" w:hAnsi="Arial"/>
        </w:rPr>
        <w:t>.</w:t>
      </w:r>
    </w:p>
    <w:p w14:paraId="7C54B180" w14:textId="6766A444"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lastRenderedPageBreak/>
        <w:t>У меня есть свой бизнес</w:t>
      </w:r>
      <w:r w:rsidR="00AE4267">
        <w:rPr>
          <w:rFonts w:ascii="Arial" w:hAnsi="Arial"/>
        </w:rPr>
        <w:t>.</w:t>
      </w:r>
    </w:p>
    <w:p w14:paraId="582A703D" w14:textId="328436B3"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получаю зарплату</w:t>
      </w:r>
      <w:r w:rsidR="00AE4267">
        <w:rPr>
          <w:rFonts w:ascii="Arial" w:hAnsi="Arial"/>
        </w:rPr>
        <w:t xml:space="preserve"> по минимальной ставке или выше.</w:t>
      </w:r>
    </w:p>
    <w:p w14:paraId="6F20ADFF" w14:textId="153350DD" w:rsidR="00200150" w:rsidRPr="000174D7" w:rsidRDefault="000421D5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могу содержать себя сам(а), когда не работаю</w:t>
      </w:r>
      <w:r w:rsidR="00AE4267">
        <w:rPr>
          <w:rFonts w:ascii="Arial" w:hAnsi="Arial"/>
        </w:rPr>
        <w:t>.</w:t>
      </w:r>
    </w:p>
    <w:p w14:paraId="53C007AC" w14:textId="6CB1EDF9"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У меня есть свой адвокат или, при необходимости, я могу себе позволить обратиться к нему</w:t>
      </w:r>
      <w:r w:rsidR="00AE4267">
        <w:rPr>
          <w:rFonts w:ascii="Arial" w:hAnsi="Arial"/>
        </w:rPr>
        <w:t>.</w:t>
      </w:r>
    </w:p>
    <w:p w14:paraId="08F32B07" w14:textId="01035270" w:rsidR="00200150" w:rsidRPr="000174D7" w:rsidRDefault="0020015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Я имею возможность получать информацию в доступных для чтения и понимания форматах</w:t>
      </w:r>
      <w:r w:rsidR="00AE4267">
        <w:rPr>
          <w:rFonts w:ascii="Arial" w:hAnsi="Arial"/>
        </w:rPr>
        <w:t>.</w:t>
      </w:r>
    </w:p>
    <w:p w14:paraId="73C66157" w14:textId="777E323B" w:rsidR="00664220" w:rsidRPr="000174D7" w:rsidRDefault="00664220" w:rsidP="00FC4BE7">
      <w:pPr>
        <w:numPr>
          <w:ilvl w:val="0"/>
          <w:numId w:val="16"/>
        </w:numPr>
        <w:rPr>
          <w:rFonts w:ascii="Arial" w:hAnsi="Arial" w:cs="Arial"/>
          <w:bCs/>
        </w:rPr>
      </w:pPr>
      <w:r>
        <w:rPr>
          <w:rFonts w:ascii="Arial" w:hAnsi="Arial"/>
        </w:rPr>
        <w:t>В СМИ меня, как правило, изображают в позитивном свете</w:t>
      </w:r>
      <w:r w:rsidR="00AE4267">
        <w:rPr>
          <w:rFonts w:ascii="Arial" w:hAnsi="Arial"/>
        </w:rPr>
        <w:t>.</w:t>
      </w:r>
    </w:p>
    <w:p w14:paraId="1C91307B" w14:textId="77777777" w:rsidR="00647D4F" w:rsidRPr="000174D7" w:rsidRDefault="006B10DC" w:rsidP="003014F5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/>
        </w:rPr>
        <w:t>Я не беспокоюсь по поводу социальной поддержки в старости.</w:t>
      </w:r>
      <w:r>
        <w:rPr>
          <w:rFonts w:ascii="Arial" w:hAnsi="Arial"/>
          <w:color w:val="000000"/>
          <w:sz w:val="18"/>
        </w:rPr>
        <w:t xml:space="preserve"> </w:t>
      </w:r>
    </w:p>
    <w:p w14:paraId="08FDAB7D" w14:textId="77777777" w:rsidR="00647D4F" w:rsidRPr="000174D7" w:rsidRDefault="00647D4F" w:rsidP="000C6CCA">
      <w:pPr>
        <w:jc w:val="both"/>
        <w:rPr>
          <w:rFonts w:ascii="Arial" w:hAnsi="Arial" w:cs="Arial"/>
          <w:bCs/>
        </w:rPr>
      </w:pPr>
    </w:p>
    <w:sectPr w:rsidR="00647D4F" w:rsidRPr="000174D7" w:rsidSect="009816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67525" w14:textId="77777777" w:rsidR="007B2489" w:rsidRDefault="007B2489">
      <w:r>
        <w:separator/>
      </w:r>
    </w:p>
  </w:endnote>
  <w:endnote w:type="continuationSeparator" w:id="0">
    <w:p w14:paraId="3932C004" w14:textId="77777777" w:rsidR="007B2489" w:rsidRDefault="007B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CA89E" w14:textId="77777777" w:rsidR="00D42155" w:rsidRDefault="00D42155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ADA259" w14:textId="77777777" w:rsidR="00D42155" w:rsidRDefault="00D42155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646A2" w14:textId="77777777" w:rsidR="00D42155" w:rsidRPr="005526DF" w:rsidRDefault="00D42155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1E3C77">
      <w:rPr>
        <w:rStyle w:val="PageNumber"/>
        <w:rFonts w:ascii="Arial" w:hAnsi="Arial" w:cs="Arial"/>
        <w:noProof/>
      </w:rPr>
      <w:t>3</w:t>
    </w:r>
    <w:r w:rsidRPr="005526DF">
      <w:rPr>
        <w:rStyle w:val="PageNumber"/>
        <w:rFonts w:ascii="Arial" w:hAnsi="Arial" w:cs="Arial"/>
      </w:rPr>
      <w:fldChar w:fldCharType="end"/>
    </w:r>
  </w:p>
  <w:p w14:paraId="7F506746" w14:textId="77777777" w:rsidR="00D42155" w:rsidRPr="0014409C" w:rsidRDefault="00D42155" w:rsidP="0058766E">
    <w:pPr>
      <w:pStyle w:val="Footer"/>
      <w:ind w:right="360"/>
      <w:rPr>
        <w:rFonts w:ascii="Calibri" w:hAnsi="Calibri" w:cs="Arial"/>
        <w:b/>
        <w:color w:val="4F81BD"/>
        <w:sz w:val="20"/>
        <w:szCs w:val="20"/>
      </w:rPr>
    </w:pPr>
    <w:r>
      <w:rPr>
        <w:rFonts w:ascii="Calibri" w:hAnsi="Calibri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7801D" w14:textId="77777777" w:rsidR="00D42155" w:rsidRDefault="00D421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2E9B6" w14:textId="77777777" w:rsidR="007B2489" w:rsidRDefault="007B2489">
      <w:r>
        <w:separator/>
      </w:r>
    </w:p>
  </w:footnote>
  <w:footnote w:type="continuationSeparator" w:id="0">
    <w:p w14:paraId="45BE82AE" w14:textId="77777777" w:rsidR="007B2489" w:rsidRDefault="007B24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4ACBB" w14:textId="77777777" w:rsidR="00D42155" w:rsidRDefault="00D421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D42B" w14:textId="77777777" w:rsidR="00D42155" w:rsidRPr="003D739E" w:rsidRDefault="00D42155" w:rsidP="00704326">
    <w:pPr>
      <w:pStyle w:val="Header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</w:rPr>
    </w:pPr>
    <w:r>
      <w:rPr>
        <w:rFonts w:ascii="Arial" w:hAnsi="Arial"/>
        <w:sz w:val="20"/>
      </w:rPr>
      <w:t>Модуль 5</w:t>
    </w:r>
    <w:r>
      <w:tab/>
    </w:r>
    <w:r>
      <w:rPr>
        <w:rFonts w:ascii="Arial" w:hAnsi="Arial"/>
        <w:sz w:val="20"/>
      </w:rPr>
      <w:t xml:space="preserve">Конвенция о правах инвалидов: учебный курс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EB05C" w14:textId="77777777" w:rsidR="00D42155" w:rsidRDefault="00D421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5E98"/>
    <w:multiLevelType w:val="hybridMultilevel"/>
    <w:tmpl w:val="90D0F3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9D2996"/>
    <w:multiLevelType w:val="hybridMultilevel"/>
    <w:tmpl w:val="2AAA09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C6C08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122DC7"/>
    <w:multiLevelType w:val="hybridMultilevel"/>
    <w:tmpl w:val="B5644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006D69"/>
    <w:multiLevelType w:val="hybridMultilevel"/>
    <w:tmpl w:val="3E62C8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87703"/>
    <w:multiLevelType w:val="hybridMultilevel"/>
    <w:tmpl w:val="DED41C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978D0"/>
    <w:multiLevelType w:val="hybridMultilevel"/>
    <w:tmpl w:val="41360FBA"/>
    <w:lvl w:ilvl="0" w:tplc="92009F1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9"/>
  </w:num>
  <w:num w:numId="7">
    <w:abstractNumId w:val="2"/>
  </w:num>
  <w:num w:numId="8">
    <w:abstractNumId w:val="10"/>
  </w:num>
  <w:num w:numId="9">
    <w:abstractNumId w:val="14"/>
  </w:num>
  <w:num w:numId="10">
    <w:abstractNumId w:val="6"/>
  </w:num>
  <w:num w:numId="11">
    <w:abstractNumId w:val="1"/>
  </w:num>
  <w:num w:numId="12">
    <w:abstractNumId w:val="12"/>
  </w:num>
  <w:num w:numId="13">
    <w:abstractNumId w:val="4"/>
  </w:num>
  <w:num w:numId="14">
    <w:abstractNumId w:val="7"/>
  </w:num>
  <w:num w:numId="15">
    <w:abstractNumId w:val="11"/>
  </w:num>
  <w:num w:numId="16">
    <w:abstractNumId w:val="13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174D7"/>
    <w:rsid w:val="00022250"/>
    <w:rsid w:val="0002316C"/>
    <w:rsid w:val="00024100"/>
    <w:rsid w:val="00024964"/>
    <w:rsid w:val="0002527E"/>
    <w:rsid w:val="00030909"/>
    <w:rsid w:val="000421D5"/>
    <w:rsid w:val="00047B3A"/>
    <w:rsid w:val="00080842"/>
    <w:rsid w:val="00081EE2"/>
    <w:rsid w:val="00086549"/>
    <w:rsid w:val="00086ED3"/>
    <w:rsid w:val="00094713"/>
    <w:rsid w:val="000A0B75"/>
    <w:rsid w:val="000A23A0"/>
    <w:rsid w:val="000A346F"/>
    <w:rsid w:val="000A780F"/>
    <w:rsid w:val="000B1483"/>
    <w:rsid w:val="000B2B3C"/>
    <w:rsid w:val="000B5569"/>
    <w:rsid w:val="000C6506"/>
    <w:rsid w:val="000C6CCA"/>
    <w:rsid w:val="000D3987"/>
    <w:rsid w:val="000D7432"/>
    <w:rsid w:val="000F15C0"/>
    <w:rsid w:val="00106050"/>
    <w:rsid w:val="0010663E"/>
    <w:rsid w:val="0011200B"/>
    <w:rsid w:val="00115E8B"/>
    <w:rsid w:val="00120883"/>
    <w:rsid w:val="00127CB0"/>
    <w:rsid w:val="00130DAD"/>
    <w:rsid w:val="00133CA1"/>
    <w:rsid w:val="0014409C"/>
    <w:rsid w:val="0016135F"/>
    <w:rsid w:val="00167963"/>
    <w:rsid w:val="001751C9"/>
    <w:rsid w:val="0018795A"/>
    <w:rsid w:val="00193191"/>
    <w:rsid w:val="001A4124"/>
    <w:rsid w:val="001A59EA"/>
    <w:rsid w:val="001B5212"/>
    <w:rsid w:val="001B7CFB"/>
    <w:rsid w:val="001C4FF5"/>
    <w:rsid w:val="001D0F8F"/>
    <w:rsid w:val="001D747D"/>
    <w:rsid w:val="001E3C77"/>
    <w:rsid w:val="001E73C9"/>
    <w:rsid w:val="001F5F00"/>
    <w:rsid w:val="00200150"/>
    <w:rsid w:val="00206DED"/>
    <w:rsid w:val="002106EA"/>
    <w:rsid w:val="00214904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72A84"/>
    <w:rsid w:val="002840BC"/>
    <w:rsid w:val="00287A03"/>
    <w:rsid w:val="002931BB"/>
    <w:rsid w:val="002A6377"/>
    <w:rsid w:val="002B0149"/>
    <w:rsid w:val="002B3196"/>
    <w:rsid w:val="002B717D"/>
    <w:rsid w:val="002C2991"/>
    <w:rsid w:val="002C337D"/>
    <w:rsid w:val="002C7E30"/>
    <w:rsid w:val="002E165F"/>
    <w:rsid w:val="002F6C94"/>
    <w:rsid w:val="002F79AD"/>
    <w:rsid w:val="00300DEF"/>
    <w:rsid w:val="003014F5"/>
    <w:rsid w:val="00302DAD"/>
    <w:rsid w:val="003072E1"/>
    <w:rsid w:val="00310DCA"/>
    <w:rsid w:val="00317326"/>
    <w:rsid w:val="00320BC1"/>
    <w:rsid w:val="0032475D"/>
    <w:rsid w:val="003313F4"/>
    <w:rsid w:val="003348FB"/>
    <w:rsid w:val="0033601D"/>
    <w:rsid w:val="00336311"/>
    <w:rsid w:val="00344406"/>
    <w:rsid w:val="00347CF5"/>
    <w:rsid w:val="00355338"/>
    <w:rsid w:val="0035600C"/>
    <w:rsid w:val="00356C3D"/>
    <w:rsid w:val="0036253A"/>
    <w:rsid w:val="003640D1"/>
    <w:rsid w:val="00373776"/>
    <w:rsid w:val="003919F5"/>
    <w:rsid w:val="00394508"/>
    <w:rsid w:val="003A1DA1"/>
    <w:rsid w:val="003A257F"/>
    <w:rsid w:val="003A66DA"/>
    <w:rsid w:val="003B2611"/>
    <w:rsid w:val="003C5BA5"/>
    <w:rsid w:val="003C5D69"/>
    <w:rsid w:val="003C6810"/>
    <w:rsid w:val="003C79DD"/>
    <w:rsid w:val="003D0B7F"/>
    <w:rsid w:val="003D3D05"/>
    <w:rsid w:val="003D63F2"/>
    <w:rsid w:val="003D7054"/>
    <w:rsid w:val="003D739E"/>
    <w:rsid w:val="003E39C8"/>
    <w:rsid w:val="003E482A"/>
    <w:rsid w:val="003F5FED"/>
    <w:rsid w:val="003F7A4B"/>
    <w:rsid w:val="003F7DAE"/>
    <w:rsid w:val="00401A56"/>
    <w:rsid w:val="00401CA6"/>
    <w:rsid w:val="00406A81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22F0D"/>
    <w:rsid w:val="00531E04"/>
    <w:rsid w:val="00534E2B"/>
    <w:rsid w:val="005526DF"/>
    <w:rsid w:val="005529C6"/>
    <w:rsid w:val="00554A04"/>
    <w:rsid w:val="00555CF7"/>
    <w:rsid w:val="005648DE"/>
    <w:rsid w:val="005702D8"/>
    <w:rsid w:val="0057291B"/>
    <w:rsid w:val="00580294"/>
    <w:rsid w:val="00580579"/>
    <w:rsid w:val="00584E77"/>
    <w:rsid w:val="0058766E"/>
    <w:rsid w:val="005910DB"/>
    <w:rsid w:val="0059198E"/>
    <w:rsid w:val="00592A42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0612C"/>
    <w:rsid w:val="00623EA1"/>
    <w:rsid w:val="00642E23"/>
    <w:rsid w:val="006432C5"/>
    <w:rsid w:val="00646A99"/>
    <w:rsid w:val="00646F24"/>
    <w:rsid w:val="00647373"/>
    <w:rsid w:val="00647806"/>
    <w:rsid w:val="00647D4F"/>
    <w:rsid w:val="00654223"/>
    <w:rsid w:val="00664220"/>
    <w:rsid w:val="00667BFF"/>
    <w:rsid w:val="006734F5"/>
    <w:rsid w:val="00674EDF"/>
    <w:rsid w:val="0068247A"/>
    <w:rsid w:val="0069180E"/>
    <w:rsid w:val="006929CF"/>
    <w:rsid w:val="00693845"/>
    <w:rsid w:val="006A5012"/>
    <w:rsid w:val="006A62ED"/>
    <w:rsid w:val="006B10DC"/>
    <w:rsid w:val="006C12FD"/>
    <w:rsid w:val="006C284E"/>
    <w:rsid w:val="006D1CC6"/>
    <w:rsid w:val="006D6AA8"/>
    <w:rsid w:val="006D7AB7"/>
    <w:rsid w:val="006E46F0"/>
    <w:rsid w:val="006F1196"/>
    <w:rsid w:val="006F5AEE"/>
    <w:rsid w:val="006F6166"/>
    <w:rsid w:val="00700658"/>
    <w:rsid w:val="007039CF"/>
    <w:rsid w:val="00704326"/>
    <w:rsid w:val="00704CCD"/>
    <w:rsid w:val="007059B8"/>
    <w:rsid w:val="007117C5"/>
    <w:rsid w:val="00713354"/>
    <w:rsid w:val="00714E6D"/>
    <w:rsid w:val="007274E2"/>
    <w:rsid w:val="007448F1"/>
    <w:rsid w:val="00745A9E"/>
    <w:rsid w:val="0075548F"/>
    <w:rsid w:val="007567B4"/>
    <w:rsid w:val="00771A78"/>
    <w:rsid w:val="007764E1"/>
    <w:rsid w:val="00781A66"/>
    <w:rsid w:val="00783106"/>
    <w:rsid w:val="007B2489"/>
    <w:rsid w:val="007B472D"/>
    <w:rsid w:val="007D3D37"/>
    <w:rsid w:val="007E06A5"/>
    <w:rsid w:val="007E0E18"/>
    <w:rsid w:val="007E6059"/>
    <w:rsid w:val="007F05EE"/>
    <w:rsid w:val="007F1AD9"/>
    <w:rsid w:val="007F4CEF"/>
    <w:rsid w:val="00803651"/>
    <w:rsid w:val="008039AF"/>
    <w:rsid w:val="00805916"/>
    <w:rsid w:val="00822E0A"/>
    <w:rsid w:val="00837961"/>
    <w:rsid w:val="00841C65"/>
    <w:rsid w:val="00851AD7"/>
    <w:rsid w:val="00857E78"/>
    <w:rsid w:val="0086691A"/>
    <w:rsid w:val="0088150F"/>
    <w:rsid w:val="00883F0D"/>
    <w:rsid w:val="008844AC"/>
    <w:rsid w:val="008916BB"/>
    <w:rsid w:val="00895B6A"/>
    <w:rsid w:val="008A64B8"/>
    <w:rsid w:val="008A7C52"/>
    <w:rsid w:val="008B1FA3"/>
    <w:rsid w:val="008B3648"/>
    <w:rsid w:val="008B408B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57CF4"/>
    <w:rsid w:val="009635C8"/>
    <w:rsid w:val="00967826"/>
    <w:rsid w:val="009710E2"/>
    <w:rsid w:val="009816E4"/>
    <w:rsid w:val="00981CB0"/>
    <w:rsid w:val="00991846"/>
    <w:rsid w:val="009B0017"/>
    <w:rsid w:val="009C3560"/>
    <w:rsid w:val="009C4239"/>
    <w:rsid w:val="009C4E47"/>
    <w:rsid w:val="009D1DBD"/>
    <w:rsid w:val="009E14E0"/>
    <w:rsid w:val="009E4D17"/>
    <w:rsid w:val="00A038FA"/>
    <w:rsid w:val="00A07566"/>
    <w:rsid w:val="00A13AF6"/>
    <w:rsid w:val="00A16520"/>
    <w:rsid w:val="00A2229E"/>
    <w:rsid w:val="00A342DF"/>
    <w:rsid w:val="00A35182"/>
    <w:rsid w:val="00A35BE5"/>
    <w:rsid w:val="00A3680A"/>
    <w:rsid w:val="00A51B15"/>
    <w:rsid w:val="00A54448"/>
    <w:rsid w:val="00A56CC7"/>
    <w:rsid w:val="00A6234C"/>
    <w:rsid w:val="00A6337A"/>
    <w:rsid w:val="00A70E54"/>
    <w:rsid w:val="00A81F4C"/>
    <w:rsid w:val="00A835C3"/>
    <w:rsid w:val="00A9365A"/>
    <w:rsid w:val="00AA0EA0"/>
    <w:rsid w:val="00AA28D3"/>
    <w:rsid w:val="00AA3C49"/>
    <w:rsid w:val="00AB26AF"/>
    <w:rsid w:val="00AB7EDF"/>
    <w:rsid w:val="00AC0645"/>
    <w:rsid w:val="00AC109B"/>
    <w:rsid w:val="00AD3D67"/>
    <w:rsid w:val="00AE4267"/>
    <w:rsid w:val="00AE6618"/>
    <w:rsid w:val="00B01672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66836"/>
    <w:rsid w:val="00B75AF3"/>
    <w:rsid w:val="00B77FDE"/>
    <w:rsid w:val="00B82C11"/>
    <w:rsid w:val="00B871FF"/>
    <w:rsid w:val="00B96A3A"/>
    <w:rsid w:val="00BA0993"/>
    <w:rsid w:val="00BA2624"/>
    <w:rsid w:val="00BA4130"/>
    <w:rsid w:val="00BA46FD"/>
    <w:rsid w:val="00BB4FEE"/>
    <w:rsid w:val="00BB54C3"/>
    <w:rsid w:val="00BB7CA8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E45ED"/>
    <w:rsid w:val="00CE54B9"/>
    <w:rsid w:val="00CF1DE1"/>
    <w:rsid w:val="00CF7AD0"/>
    <w:rsid w:val="00D007FC"/>
    <w:rsid w:val="00D10B30"/>
    <w:rsid w:val="00D16E1F"/>
    <w:rsid w:val="00D3132D"/>
    <w:rsid w:val="00D314E4"/>
    <w:rsid w:val="00D35A55"/>
    <w:rsid w:val="00D372CD"/>
    <w:rsid w:val="00D42155"/>
    <w:rsid w:val="00D557A8"/>
    <w:rsid w:val="00D6510B"/>
    <w:rsid w:val="00D651C7"/>
    <w:rsid w:val="00D760B7"/>
    <w:rsid w:val="00D80C4F"/>
    <w:rsid w:val="00D81667"/>
    <w:rsid w:val="00D87DB5"/>
    <w:rsid w:val="00D9705D"/>
    <w:rsid w:val="00D9795C"/>
    <w:rsid w:val="00DB22C9"/>
    <w:rsid w:val="00DB76E9"/>
    <w:rsid w:val="00DC28DF"/>
    <w:rsid w:val="00DC2E80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40B84"/>
    <w:rsid w:val="00E534E4"/>
    <w:rsid w:val="00E55D93"/>
    <w:rsid w:val="00E577A7"/>
    <w:rsid w:val="00E652AC"/>
    <w:rsid w:val="00E675C3"/>
    <w:rsid w:val="00E70764"/>
    <w:rsid w:val="00E928F7"/>
    <w:rsid w:val="00EA379E"/>
    <w:rsid w:val="00EA7491"/>
    <w:rsid w:val="00EB1FEE"/>
    <w:rsid w:val="00EB36D8"/>
    <w:rsid w:val="00EC17B7"/>
    <w:rsid w:val="00ED0502"/>
    <w:rsid w:val="00ED16F3"/>
    <w:rsid w:val="00ED1D63"/>
    <w:rsid w:val="00EE0426"/>
    <w:rsid w:val="00EF3341"/>
    <w:rsid w:val="00F0317A"/>
    <w:rsid w:val="00F03B06"/>
    <w:rsid w:val="00F20A86"/>
    <w:rsid w:val="00F21CA0"/>
    <w:rsid w:val="00F327BB"/>
    <w:rsid w:val="00F416E9"/>
    <w:rsid w:val="00F42A27"/>
    <w:rsid w:val="00F44D70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97C60"/>
    <w:rsid w:val="00FA0902"/>
    <w:rsid w:val="00FA1907"/>
    <w:rsid w:val="00FA26C8"/>
    <w:rsid w:val="00FA2B5F"/>
    <w:rsid w:val="00FB1BC5"/>
    <w:rsid w:val="00FC12A9"/>
    <w:rsid w:val="00FC4BE7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9CF10D"/>
  <w15:docId w15:val="{10C33C5B-22ED-4E42-9EA5-C41AE0F5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List8">
    <w:name w:val="Table List 8"/>
    <w:basedOn w:val="TableNormal"/>
    <w:uiPriority w:val="99"/>
    <w:rsid w:val="001679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CommentReference">
    <w:name w:val="annotation reference"/>
    <w:uiPriority w:val="99"/>
    <w:semiHidden/>
    <w:unhideWhenUsed/>
    <w:rsid w:val="00017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4D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174D7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4D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174D7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Janina Arsenjeva</cp:lastModifiedBy>
  <cp:revision>2</cp:revision>
  <cp:lastPrinted>2011-09-14T10:26:00Z</cp:lastPrinted>
  <dcterms:created xsi:type="dcterms:W3CDTF">2015-09-30T13:54:00Z</dcterms:created>
  <dcterms:modified xsi:type="dcterms:W3CDTF">2015-09-30T13:54:00Z</dcterms:modified>
</cp:coreProperties>
</file>